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436ACE44" wp14:editId="7377D60D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5F90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6FED9077" wp14:editId="07CC19AC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468B2EF" wp14:editId="5FA552B7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E32B3E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357D01" w:rsidRPr="00C05D70" w:rsidTr="004D5F90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E32B3E" w:rsidP="004D5F90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.2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4D5F90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443680717"/>
                <w:placeholder>
                  <w:docPart w:val="0F92900471CF4D0C9E22197F86E3B3F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74942220"/>
                <w:placeholder>
                  <w:docPart w:val="94D81E9982E243EDB767F1F126D2FBD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517A1A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64872867"/>
            <w:placeholder>
              <w:docPart w:val="CB50B6E64F104600898BCC63800A36A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40546F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61745123"/>
            <w:placeholder>
              <w:docPart w:val="6D0372E0CB6A41AE90B458298CEA6C8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320626283"/>
            <w:placeholder>
              <w:docPart w:val="EF00DF7F16D24DE4BC0A85BEED27E4C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p w:rsidR="00B90F9C" w:rsidRDefault="00B90F9C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616FFC" w:rsidRDefault="0041095F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12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2C473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33517D" w:rsidRPr="0033517D">
              <w:rPr>
                <w:rFonts w:ascii="Arial" w:hAnsi="Arial" w:cs="Arial"/>
                <w:sz w:val="20"/>
                <w:szCs w:val="20"/>
                <w:vertAlign w:val="superscript"/>
              </w:rPr>
              <w:t>,</w:t>
            </w:r>
            <w:r w:rsidR="003351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2C4737" w:rsidRPr="00B341AC" w:rsidRDefault="002C4737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CF7226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D60283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E52A48" w:rsidRDefault="00CF7226" w:rsidP="004D5F9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4D5F90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Pr="00C05D70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5BB8364AC03E4284AF39761BC635304A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89792841"/>
                <w:placeholder>
                  <w:docPart w:val="AC6357F69C1E4A0CA8A667281FA23DC3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625778143"/>
                <w:placeholder>
                  <w:docPart w:val="49197CD04F254EDCA15BC6FDAF0EC32F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0335915"/>
                <w:placeholder>
                  <w:docPart w:val="AB32D05E0B274CB1A5AC2D67678CE2A1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01429252"/>
                <w:placeholder>
                  <w:docPart w:val="202DDCE2C2244864A341DEE79E38C35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84793490"/>
                <w:placeholder>
                  <w:docPart w:val="496A4522263F4DB195633122586FAA08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016B9C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A14CE1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85830017"/>
                <w:placeholder>
                  <w:docPart w:val="956A0235395F432D81BBB098DB4A307D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p w:rsidR="00CF7226" w:rsidRDefault="00CF722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CF7226" w:rsidRPr="00C05D70" w:rsidTr="00CF7226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5D230B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4A5A45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9408043"/>
            <w:placeholder>
              <w:docPart w:val="3CCA2D8D3AFA45EBADA0FBE36701D3C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RDefault="00CF7226" w:rsidP="00CF722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7F661C" w:rsidRDefault="00CF7226" w:rsidP="008131E5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46352793"/>
            <w:placeholder>
              <w:docPart w:val="60BC3A3EF54148F8BB15CBFEFBFA960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857651090"/>
            <w:placeholder>
              <w:docPart w:val="70C5F480E1654D54B1B4FEFE393F5575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Pr="003F57FB" w:rsidRDefault="00813B34" w:rsidP="00813B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3F57FB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4"/>
        <w:tblW w:w="4982" w:type="pct"/>
        <w:tblLayout w:type="fixed"/>
        <w:tblLook w:val="04A0" w:firstRow="1" w:lastRow="0" w:firstColumn="1" w:lastColumn="0" w:noHBand="0" w:noVBand="1"/>
      </w:tblPr>
      <w:tblGrid>
        <w:gridCol w:w="1787"/>
        <w:gridCol w:w="9775"/>
        <w:gridCol w:w="1275"/>
        <w:gridCol w:w="1275"/>
        <w:gridCol w:w="1214"/>
      </w:tblGrid>
      <w:tr w:rsidR="00813B34" w:rsidRPr="00051F94" w:rsidTr="00853922">
        <w:tc>
          <w:tcPr>
            <w:tcW w:w="5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1.3. </w:t>
            </w:r>
            <w:r w:rsidRPr="000D46C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tabs>
                <w:tab w:val="left" w:pos="1560"/>
              </w:tabs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7B1E87" w:rsidRDefault="00813B34" w:rsidP="00853922">
            <w:pPr>
              <w:tabs>
                <w:tab w:val="left" w:pos="1560"/>
              </w:tabs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1.5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87188A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 východiskovej situácii a k stanoveným cieľom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2.2. Posúdenie vhodnosti navrhovaných aktivít z vecného a časového hľadiska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813B34" w:rsidRPr="00051F94" w:rsidTr="00853922">
        <w:trPr>
          <w:trHeight w:val="340"/>
        </w:trPr>
        <w:tc>
          <w:tcPr>
            <w:tcW w:w="37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E1137F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40</w:t>
            </w:r>
          </w:p>
        </w:tc>
      </w:tr>
    </w:tbl>
    <w:p w:rsidR="00813B34" w:rsidRDefault="00813B34"/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725C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4D5F90">
              <w:rPr>
                <w:rFonts w:ascii="Arial" w:hAnsi="Arial" w:cs="Arial"/>
                <w:b/>
                <w:sz w:val="19"/>
                <w:szCs w:val="19"/>
              </w:rPr>
              <w:t>40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2C4737" w:rsidRPr="00B60573" w:rsidRDefault="002C4737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616FFC" w:rsidRDefault="002C4737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28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2C4737" w:rsidRPr="00C05D70" w:rsidRDefault="002C4737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33517D" w:rsidRDefault="002C4737" w:rsidP="002C4737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2C4737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D5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5D" w:rsidRDefault="001B2E5D" w:rsidP="009B44B8">
      <w:pPr>
        <w:spacing w:after="0" w:line="240" w:lineRule="auto"/>
      </w:pPr>
      <w:r>
        <w:separator/>
      </w:r>
    </w:p>
  </w:endnote>
  <w:end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8007F3" w:rsidP="008007F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32DA9">
      <w:rPr>
        <w:rFonts w:ascii="Arial" w:hAnsi="Arial" w:cs="Arial"/>
        <w:sz w:val="16"/>
        <w:szCs w:val="16"/>
      </w:rPr>
      <w:t>10</w:t>
    </w:r>
    <w:ins w:id="2" w:author="OM" w:date="2020-02-24T10:10:00Z">
      <w:r w:rsidR="00C53966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E56E4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E56E43">
          <w:rPr>
            <w:rFonts w:ascii="Arial" w:hAnsi="Arial" w:cs="Arial"/>
            <w:sz w:val="16"/>
            <w:szCs w:val="16"/>
          </w:rPr>
          <w:fldChar w:fldCharType="begin"/>
        </w:r>
        <w:r w:rsidR="00AE6EF6" w:rsidRPr="00E56E4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E56E43">
          <w:rPr>
            <w:rFonts w:ascii="Arial" w:hAnsi="Arial" w:cs="Arial"/>
            <w:sz w:val="16"/>
            <w:szCs w:val="16"/>
          </w:rPr>
          <w:fldChar w:fldCharType="separate"/>
        </w:r>
        <w:r w:rsidR="00A14CE1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E56E4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F3" w:rsidRDefault="008007F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32DA9">
      <w:rPr>
        <w:rFonts w:ascii="Arial" w:hAnsi="Arial" w:cs="Arial"/>
        <w:sz w:val="16"/>
        <w:szCs w:val="16"/>
      </w:rPr>
      <w:t>10</w:t>
    </w:r>
    <w:ins w:id="3" w:author="OM" w:date="2020-02-24T10:10:00Z">
      <w:r w:rsidR="00C53966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5D" w:rsidRDefault="001B2E5D" w:rsidP="009B44B8">
      <w:pPr>
        <w:spacing w:after="0" w:line="240" w:lineRule="auto"/>
      </w:pPr>
      <w:r>
        <w:separator/>
      </w:r>
    </w:p>
  </w:footnote>
  <w:foot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40546F" w:rsidRDefault="0040546F" w:rsidP="00085EC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085EC5">
        <w:rPr>
          <w:rFonts w:ascii="Arial" w:hAnsi="Arial" w:cs="Arial"/>
          <w:sz w:val="16"/>
          <w:szCs w:val="16"/>
        </w:rPr>
        <w:t xml:space="preserve">. </w:t>
      </w:r>
      <w:r w:rsidR="00983B04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F71452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30141">
        <w:rPr>
          <w:rFonts w:ascii="Arial" w:hAnsi="Arial" w:cs="Arial"/>
          <w:sz w:val="16"/>
          <w:szCs w:val="16"/>
        </w:rPr>
        <w:t xml:space="preserve"> právne</w:t>
      </w:r>
      <w:r w:rsidR="00F71452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ins w:id="0" w:author="OM" w:date="2020-02-28T08:53:00Z">
        <w:r w:rsidR="00A14CE1" w:rsidRPr="00A14CE1">
          <w:rPr>
            <w:rFonts w:ascii="Arial" w:hAnsi="Arial" w:cs="Arial"/>
            <w:sz w:val="16"/>
            <w:szCs w:val="16"/>
          </w:rPr>
          <w:t xml:space="preserve"> </w:t>
        </w:r>
        <w:r w:rsidR="00A14CE1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7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 w:rsidRP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2C4737" w:rsidRDefault="002C4737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2C4737" w:rsidRDefault="002C4737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B725C8" w:rsidRPr="004D5F90">
        <w:rPr>
          <w:rFonts w:ascii="Arial" w:hAnsi="Arial" w:cs="Arial"/>
          <w:sz w:val="16"/>
          <w:szCs w:val="16"/>
        </w:rPr>
        <w:t>24</w:t>
      </w:r>
      <w:r w:rsidRPr="00B725C8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2C4737" w:rsidRDefault="002C4737" w:rsidP="002C473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2C4737" w:rsidRDefault="002C4737" w:rsidP="002C473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5EC5"/>
    <w:rsid w:val="000868B3"/>
    <w:rsid w:val="000A5BBF"/>
    <w:rsid w:val="000B77A7"/>
    <w:rsid w:val="000C1C11"/>
    <w:rsid w:val="000C53F2"/>
    <w:rsid w:val="000D39BE"/>
    <w:rsid w:val="000E371D"/>
    <w:rsid w:val="000F3D3D"/>
    <w:rsid w:val="00105536"/>
    <w:rsid w:val="0010760D"/>
    <w:rsid w:val="00116FE7"/>
    <w:rsid w:val="00117062"/>
    <w:rsid w:val="00125176"/>
    <w:rsid w:val="00137CC3"/>
    <w:rsid w:val="001408A6"/>
    <w:rsid w:val="00150561"/>
    <w:rsid w:val="00154F86"/>
    <w:rsid w:val="001858E8"/>
    <w:rsid w:val="001941BE"/>
    <w:rsid w:val="00197270"/>
    <w:rsid w:val="001A37BB"/>
    <w:rsid w:val="001B0248"/>
    <w:rsid w:val="001B2E5D"/>
    <w:rsid w:val="001B3EF8"/>
    <w:rsid w:val="001F0C07"/>
    <w:rsid w:val="002139AE"/>
    <w:rsid w:val="0022265F"/>
    <w:rsid w:val="002316D2"/>
    <w:rsid w:val="002452DA"/>
    <w:rsid w:val="0024799D"/>
    <w:rsid w:val="002517F7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C4737"/>
    <w:rsid w:val="002D28A7"/>
    <w:rsid w:val="003106FF"/>
    <w:rsid w:val="003129A7"/>
    <w:rsid w:val="003156CE"/>
    <w:rsid w:val="00317176"/>
    <w:rsid w:val="003205CE"/>
    <w:rsid w:val="00323FF3"/>
    <w:rsid w:val="0033517D"/>
    <w:rsid w:val="003377A7"/>
    <w:rsid w:val="003413E7"/>
    <w:rsid w:val="003503DB"/>
    <w:rsid w:val="00357D01"/>
    <w:rsid w:val="003639C8"/>
    <w:rsid w:val="003739C8"/>
    <w:rsid w:val="00381F33"/>
    <w:rsid w:val="003A425F"/>
    <w:rsid w:val="003A5C6F"/>
    <w:rsid w:val="003C141E"/>
    <w:rsid w:val="003C2AC6"/>
    <w:rsid w:val="003D05DC"/>
    <w:rsid w:val="003F5576"/>
    <w:rsid w:val="0040193D"/>
    <w:rsid w:val="0040546F"/>
    <w:rsid w:val="004072C4"/>
    <w:rsid w:val="0041095F"/>
    <w:rsid w:val="00456E14"/>
    <w:rsid w:val="004669CF"/>
    <w:rsid w:val="00473BF7"/>
    <w:rsid w:val="004748A9"/>
    <w:rsid w:val="004841E3"/>
    <w:rsid w:val="004B0BB8"/>
    <w:rsid w:val="004B5E2C"/>
    <w:rsid w:val="004C16E7"/>
    <w:rsid w:val="004D176E"/>
    <w:rsid w:val="004D1EEA"/>
    <w:rsid w:val="004D5F90"/>
    <w:rsid w:val="0050369C"/>
    <w:rsid w:val="00510671"/>
    <w:rsid w:val="0051190E"/>
    <w:rsid w:val="00514327"/>
    <w:rsid w:val="00517659"/>
    <w:rsid w:val="00517A1A"/>
    <w:rsid w:val="00526F0C"/>
    <w:rsid w:val="00532DA9"/>
    <w:rsid w:val="005349B4"/>
    <w:rsid w:val="00536A05"/>
    <w:rsid w:val="00541125"/>
    <w:rsid w:val="005503DB"/>
    <w:rsid w:val="005539D7"/>
    <w:rsid w:val="00561A53"/>
    <w:rsid w:val="00563A26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6FFC"/>
    <w:rsid w:val="006267ED"/>
    <w:rsid w:val="006300A5"/>
    <w:rsid w:val="00630141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3817"/>
    <w:rsid w:val="00714554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5089"/>
    <w:rsid w:val="007D61AF"/>
    <w:rsid w:val="007E7961"/>
    <w:rsid w:val="007F49BE"/>
    <w:rsid w:val="007F4A58"/>
    <w:rsid w:val="007F661C"/>
    <w:rsid w:val="008007F3"/>
    <w:rsid w:val="008131E5"/>
    <w:rsid w:val="00813B3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8F4E22"/>
    <w:rsid w:val="009171F4"/>
    <w:rsid w:val="009175AF"/>
    <w:rsid w:val="0092738A"/>
    <w:rsid w:val="00944BAA"/>
    <w:rsid w:val="0095715A"/>
    <w:rsid w:val="00965BFD"/>
    <w:rsid w:val="00977107"/>
    <w:rsid w:val="0098005C"/>
    <w:rsid w:val="00983B04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C7C5C"/>
    <w:rsid w:val="009E4C22"/>
    <w:rsid w:val="009E7FE9"/>
    <w:rsid w:val="009F1B0E"/>
    <w:rsid w:val="009F3D26"/>
    <w:rsid w:val="00A0011D"/>
    <w:rsid w:val="00A07B8E"/>
    <w:rsid w:val="00A11A08"/>
    <w:rsid w:val="00A14CE1"/>
    <w:rsid w:val="00A17D46"/>
    <w:rsid w:val="00A207AB"/>
    <w:rsid w:val="00A20F6F"/>
    <w:rsid w:val="00A2481D"/>
    <w:rsid w:val="00A3065E"/>
    <w:rsid w:val="00A334CD"/>
    <w:rsid w:val="00A400CE"/>
    <w:rsid w:val="00A52A17"/>
    <w:rsid w:val="00A601A7"/>
    <w:rsid w:val="00A634E1"/>
    <w:rsid w:val="00A64E0E"/>
    <w:rsid w:val="00A66794"/>
    <w:rsid w:val="00A67F87"/>
    <w:rsid w:val="00A72107"/>
    <w:rsid w:val="00A734B0"/>
    <w:rsid w:val="00A75FBD"/>
    <w:rsid w:val="00A80A00"/>
    <w:rsid w:val="00A83B90"/>
    <w:rsid w:val="00A853A5"/>
    <w:rsid w:val="00A9035D"/>
    <w:rsid w:val="00A93A95"/>
    <w:rsid w:val="00AB1B6E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25C8"/>
    <w:rsid w:val="00B81739"/>
    <w:rsid w:val="00B81782"/>
    <w:rsid w:val="00B90F9C"/>
    <w:rsid w:val="00B947BC"/>
    <w:rsid w:val="00B95BA5"/>
    <w:rsid w:val="00BA2B79"/>
    <w:rsid w:val="00BA7E3E"/>
    <w:rsid w:val="00BB00D8"/>
    <w:rsid w:val="00BB4138"/>
    <w:rsid w:val="00BD1D5D"/>
    <w:rsid w:val="00BE2E63"/>
    <w:rsid w:val="00BE764E"/>
    <w:rsid w:val="00C05D70"/>
    <w:rsid w:val="00C267D4"/>
    <w:rsid w:val="00C414AA"/>
    <w:rsid w:val="00C41E42"/>
    <w:rsid w:val="00C47C05"/>
    <w:rsid w:val="00C53966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CE4D23"/>
    <w:rsid w:val="00CF7226"/>
    <w:rsid w:val="00D0570A"/>
    <w:rsid w:val="00D0779C"/>
    <w:rsid w:val="00D14CF2"/>
    <w:rsid w:val="00D227FA"/>
    <w:rsid w:val="00D5276D"/>
    <w:rsid w:val="00D579BA"/>
    <w:rsid w:val="00D76A68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B3E"/>
    <w:rsid w:val="00E32EBC"/>
    <w:rsid w:val="00E4388B"/>
    <w:rsid w:val="00E45FED"/>
    <w:rsid w:val="00E52A48"/>
    <w:rsid w:val="00E55862"/>
    <w:rsid w:val="00E56E43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0BA7"/>
    <w:rsid w:val="00F6568E"/>
    <w:rsid w:val="00F71452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C5B266BC-99A2-41FD-82C5-90CA2F8D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4">
    <w:name w:val="Table Grid4"/>
    <w:basedOn w:val="Normlnatabuka"/>
    <w:next w:val="Mriekatabuky"/>
    <w:uiPriority w:val="39"/>
    <w:rsid w:val="00813B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F92900471CF4D0C9E22197F86E3B3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0C45A-00C3-4187-BD9F-204148A16029}"/>
      </w:docPartPr>
      <w:docPartBody>
        <w:p w:rsidR="00F51508" w:rsidRDefault="00B86D99" w:rsidP="00B86D99">
          <w:pPr>
            <w:pStyle w:val="0F92900471CF4D0C9E22197F86E3B3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D81E9982E243EDB767F1F126D2FB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AEFB2-8297-4F17-BFF6-C7BBBAD267CD}"/>
      </w:docPartPr>
      <w:docPartBody>
        <w:p w:rsidR="00F51508" w:rsidRDefault="00B86D99" w:rsidP="00B86D99">
          <w:pPr>
            <w:pStyle w:val="94D81E9982E243EDB767F1F126D2FBD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50B6E64F104600898BCC63800A36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6FB051-B5B5-438F-99C1-3BB829F1A4A2}"/>
      </w:docPartPr>
      <w:docPartBody>
        <w:p w:rsidR="00F51508" w:rsidRDefault="00B86D99" w:rsidP="00B86D99">
          <w:pPr>
            <w:pStyle w:val="CB50B6E64F104600898BCC63800A36A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0372E0CB6A41AE90B458298CEA6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2C47E-8116-441E-BD97-5AB9BDE6A129}"/>
      </w:docPartPr>
      <w:docPartBody>
        <w:p w:rsidR="00F51508" w:rsidRDefault="00B86D99" w:rsidP="00B86D99">
          <w:pPr>
            <w:pStyle w:val="6D0372E0CB6A41AE90B458298CEA6C8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00DF7F16D24DE4BC0A85BEED27E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3B221-0EBE-4D00-8691-C11B360F6519}"/>
      </w:docPartPr>
      <w:docPartBody>
        <w:p w:rsidR="00F51508" w:rsidRDefault="00B86D99" w:rsidP="00B86D99">
          <w:pPr>
            <w:pStyle w:val="EF00DF7F16D24DE4BC0A85BEED27E4C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B8364AC03E4284AF39761BC6353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E5AB8-EB0C-4E01-AA6B-2971DF69725B}"/>
      </w:docPartPr>
      <w:docPartBody>
        <w:p w:rsidR="00F51508" w:rsidRDefault="00B86D99" w:rsidP="00B86D99">
          <w:pPr>
            <w:pStyle w:val="5BB8364AC03E4284AF39761BC635304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6357F69C1E4A0CA8A667281FA23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40A73-43D1-4531-9434-536A2608971C}"/>
      </w:docPartPr>
      <w:docPartBody>
        <w:p w:rsidR="00F51508" w:rsidRDefault="00B86D99" w:rsidP="00B86D99">
          <w:pPr>
            <w:pStyle w:val="AC6357F69C1E4A0CA8A667281FA23DC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197CD04F254EDCA15BC6FDAF0EC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67AC1D-E3A2-459F-9336-36D8187EB572}"/>
      </w:docPartPr>
      <w:docPartBody>
        <w:p w:rsidR="00F51508" w:rsidRDefault="00B86D99" w:rsidP="00B86D99">
          <w:pPr>
            <w:pStyle w:val="49197CD04F254EDCA15BC6FDAF0EC32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B32D05E0B274CB1A5AC2D67678CE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BEC8D-0059-4EFB-8984-46C0EAADB634}"/>
      </w:docPartPr>
      <w:docPartBody>
        <w:p w:rsidR="00F51508" w:rsidRDefault="00B86D99" w:rsidP="00B86D99">
          <w:pPr>
            <w:pStyle w:val="AB32D05E0B274CB1A5AC2D67678CE2A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2DDCE2C2244864A341DEE79E38C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5101D5-E591-4438-815C-D9DCEA1D9DBB}"/>
      </w:docPartPr>
      <w:docPartBody>
        <w:p w:rsidR="00F51508" w:rsidRDefault="00B86D99" w:rsidP="00B86D99">
          <w:pPr>
            <w:pStyle w:val="202DDCE2C2244864A341DEE79E38C3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6A4522263F4DB195633122586FA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6014F-B39D-40C1-A418-E1974B1AC8C6}"/>
      </w:docPartPr>
      <w:docPartBody>
        <w:p w:rsidR="00F51508" w:rsidRDefault="00B86D99" w:rsidP="00B86D99">
          <w:pPr>
            <w:pStyle w:val="496A4522263F4DB195633122586FAA0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6A0235395F432D81BBB098DB4A3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6BF3D-3C9D-4C08-ACAC-4249E7700064}"/>
      </w:docPartPr>
      <w:docPartBody>
        <w:p w:rsidR="00F51508" w:rsidRDefault="00B86D99" w:rsidP="00B86D99">
          <w:pPr>
            <w:pStyle w:val="956A0235395F432D81BBB098DB4A307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CA2D8D3AFA45EBADA0FBE36701D3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D40FC6-8C4A-4082-9D69-8B8FAE04B617}"/>
      </w:docPartPr>
      <w:docPartBody>
        <w:p w:rsidR="00F51508" w:rsidRDefault="00B86D99" w:rsidP="00B86D99">
          <w:pPr>
            <w:pStyle w:val="3CCA2D8D3AFA45EBADA0FBE36701D3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0BC3A3EF54148F8BB15CBFEFBFA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0B972-2E74-43C7-BDEE-C9AC9915049A}"/>
      </w:docPartPr>
      <w:docPartBody>
        <w:p w:rsidR="00F51508" w:rsidRDefault="00B86D99" w:rsidP="00B86D99">
          <w:pPr>
            <w:pStyle w:val="60BC3A3EF54148F8BB15CBFEFBFA96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C5F480E1654D54B1B4FEFE393F5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7C391-6C43-4B7A-BDD1-540A9F9AD840}"/>
      </w:docPartPr>
      <w:docPartBody>
        <w:p w:rsidR="00F51508" w:rsidRDefault="00B86D99" w:rsidP="00B86D99">
          <w:pPr>
            <w:pStyle w:val="70C5F480E1654D54B1B4FEFE393F55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2B9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8E33B1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51508"/>
    <w:rsid w:val="00F704B5"/>
    <w:rsid w:val="00F73BD6"/>
    <w:rsid w:val="00F81C59"/>
    <w:rsid w:val="00F8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81EC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0F92900471CF4D0C9E22197F86E3B3F0">
    <w:name w:val="0F92900471CF4D0C9E22197F86E3B3F0"/>
    <w:rsid w:val="00B86D99"/>
  </w:style>
  <w:style w:type="paragraph" w:customStyle="1" w:styleId="6BFEE2A7D62F4FD5971838DA2C647894">
    <w:name w:val="6BFEE2A7D62F4FD5971838DA2C647894"/>
    <w:rsid w:val="00B86D99"/>
  </w:style>
  <w:style w:type="paragraph" w:customStyle="1" w:styleId="94D81E9982E243EDB767F1F126D2FBD4">
    <w:name w:val="94D81E9982E243EDB767F1F126D2FBD4"/>
    <w:rsid w:val="00B86D99"/>
  </w:style>
  <w:style w:type="paragraph" w:customStyle="1" w:styleId="3C637D3FBD7740C6821916B45AC336BF">
    <w:name w:val="3C637D3FBD7740C6821916B45AC336BF"/>
    <w:rsid w:val="00B86D99"/>
  </w:style>
  <w:style w:type="paragraph" w:customStyle="1" w:styleId="8CEF5DC173F8449C975E9EA7D8EB5D95">
    <w:name w:val="8CEF5DC173F8449C975E9EA7D8EB5D95"/>
    <w:rsid w:val="00B86D99"/>
  </w:style>
  <w:style w:type="paragraph" w:customStyle="1" w:styleId="BE20C183EFF64176A0BE1D566015AE68">
    <w:name w:val="BE20C183EFF64176A0BE1D566015AE68"/>
    <w:rsid w:val="00B86D99"/>
  </w:style>
  <w:style w:type="paragraph" w:customStyle="1" w:styleId="2E214E20EC4C443E8530D70667CED83A">
    <w:name w:val="2E214E20EC4C443E8530D70667CED83A"/>
    <w:rsid w:val="00B86D99"/>
  </w:style>
  <w:style w:type="paragraph" w:customStyle="1" w:styleId="62A9798039B241E4AEDD98829E49DF08">
    <w:name w:val="62A9798039B241E4AEDD98829E49DF08"/>
    <w:rsid w:val="00B86D99"/>
  </w:style>
  <w:style w:type="paragraph" w:customStyle="1" w:styleId="C3EF6D87B2FC41F8AE860A1F6ACB9A98">
    <w:name w:val="C3EF6D87B2FC41F8AE860A1F6ACB9A98"/>
    <w:rsid w:val="00B86D99"/>
  </w:style>
  <w:style w:type="paragraph" w:customStyle="1" w:styleId="EBCC1B7B45BE4A8D9B54B935863944A4">
    <w:name w:val="EBCC1B7B45BE4A8D9B54B935863944A4"/>
    <w:rsid w:val="00B86D99"/>
  </w:style>
  <w:style w:type="paragraph" w:customStyle="1" w:styleId="4977500EC8204449B8F96FE96117437F">
    <w:name w:val="4977500EC8204449B8F96FE96117437F"/>
    <w:rsid w:val="00B86D99"/>
  </w:style>
  <w:style w:type="paragraph" w:customStyle="1" w:styleId="CB50B6E64F104600898BCC63800A36A3">
    <w:name w:val="CB50B6E64F104600898BCC63800A36A3"/>
    <w:rsid w:val="00B86D99"/>
  </w:style>
  <w:style w:type="paragraph" w:customStyle="1" w:styleId="6D0372E0CB6A41AE90B458298CEA6C8A">
    <w:name w:val="6D0372E0CB6A41AE90B458298CEA6C8A"/>
    <w:rsid w:val="00B86D99"/>
  </w:style>
  <w:style w:type="paragraph" w:customStyle="1" w:styleId="EF00DF7F16D24DE4BC0A85BEED27E4C8">
    <w:name w:val="EF00DF7F16D24DE4BC0A85BEED27E4C8"/>
    <w:rsid w:val="00B86D99"/>
  </w:style>
  <w:style w:type="paragraph" w:customStyle="1" w:styleId="B578FAEF8B5B4CF791B011921204F2C6">
    <w:name w:val="B578FAEF8B5B4CF791B011921204F2C6"/>
    <w:rsid w:val="00B86D99"/>
  </w:style>
  <w:style w:type="paragraph" w:customStyle="1" w:styleId="20420F01B9C44CBD857989BA461A07A6">
    <w:name w:val="20420F01B9C44CBD857989BA461A07A6"/>
    <w:rsid w:val="00B86D99"/>
  </w:style>
  <w:style w:type="paragraph" w:customStyle="1" w:styleId="4E7FAA6B85DD48358F407B1AE627AE43">
    <w:name w:val="4E7FAA6B85DD48358F407B1AE627AE43"/>
    <w:rsid w:val="00B86D99"/>
  </w:style>
  <w:style w:type="paragraph" w:customStyle="1" w:styleId="188DA20148C94AF5BA26655C02EC2A97">
    <w:name w:val="188DA20148C94AF5BA26655C02EC2A97"/>
    <w:rsid w:val="00B86D99"/>
  </w:style>
  <w:style w:type="paragraph" w:customStyle="1" w:styleId="5BB8364AC03E4284AF39761BC635304A">
    <w:name w:val="5BB8364AC03E4284AF39761BC635304A"/>
    <w:rsid w:val="00B86D99"/>
  </w:style>
  <w:style w:type="paragraph" w:customStyle="1" w:styleId="A14C7069EC9645FA923655CEF934F2B0">
    <w:name w:val="A14C7069EC9645FA923655CEF934F2B0"/>
    <w:rsid w:val="00B86D99"/>
  </w:style>
  <w:style w:type="paragraph" w:customStyle="1" w:styleId="AC6357F69C1E4A0CA8A667281FA23DC3">
    <w:name w:val="AC6357F69C1E4A0CA8A667281FA23DC3"/>
    <w:rsid w:val="00B86D99"/>
  </w:style>
  <w:style w:type="paragraph" w:customStyle="1" w:styleId="91D21E6ED83049619F49C10562FA79BD">
    <w:name w:val="91D21E6ED83049619F49C10562FA79BD"/>
    <w:rsid w:val="00B86D99"/>
  </w:style>
  <w:style w:type="paragraph" w:customStyle="1" w:styleId="4A949C7E5F894CF18685DDD133B50012">
    <w:name w:val="4A949C7E5F894CF18685DDD133B50012"/>
    <w:rsid w:val="00B86D99"/>
  </w:style>
  <w:style w:type="paragraph" w:customStyle="1" w:styleId="A62C7674A79B46D4811BF9865FC0448B">
    <w:name w:val="A62C7674A79B46D4811BF9865FC0448B"/>
    <w:rsid w:val="00B86D99"/>
  </w:style>
  <w:style w:type="paragraph" w:customStyle="1" w:styleId="EC55AAFBA0594C6C8081567C2F546F83">
    <w:name w:val="EC55AAFBA0594C6C8081567C2F546F83"/>
    <w:rsid w:val="00B86D99"/>
  </w:style>
  <w:style w:type="paragraph" w:customStyle="1" w:styleId="FA1A27E4E84D4BAE885EB947779C919C">
    <w:name w:val="FA1A27E4E84D4BAE885EB947779C919C"/>
    <w:rsid w:val="00B86D99"/>
  </w:style>
  <w:style w:type="paragraph" w:customStyle="1" w:styleId="C51F107D3C4040C2AAB28C9C6129D149">
    <w:name w:val="C51F107D3C4040C2AAB28C9C6129D149"/>
    <w:rsid w:val="00B86D99"/>
  </w:style>
  <w:style w:type="paragraph" w:customStyle="1" w:styleId="49197CD04F254EDCA15BC6FDAF0EC32F">
    <w:name w:val="49197CD04F254EDCA15BC6FDAF0EC32F"/>
    <w:rsid w:val="00B86D99"/>
  </w:style>
  <w:style w:type="paragraph" w:customStyle="1" w:styleId="D4E2D80463BD4B68BB760899C38687DF">
    <w:name w:val="D4E2D80463BD4B68BB760899C38687DF"/>
    <w:rsid w:val="00B86D99"/>
  </w:style>
  <w:style w:type="paragraph" w:customStyle="1" w:styleId="AB32D05E0B274CB1A5AC2D67678CE2A1">
    <w:name w:val="AB32D05E0B274CB1A5AC2D67678CE2A1"/>
    <w:rsid w:val="00B86D99"/>
  </w:style>
  <w:style w:type="paragraph" w:customStyle="1" w:styleId="A3D63266A4744302BFE977D027813953">
    <w:name w:val="A3D63266A4744302BFE977D027813953"/>
    <w:rsid w:val="00B86D99"/>
  </w:style>
  <w:style w:type="paragraph" w:customStyle="1" w:styleId="202DDCE2C2244864A341DEE79E38C350">
    <w:name w:val="202DDCE2C2244864A341DEE79E38C350"/>
    <w:rsid w:val="00B86D99"/>
  </w:style>
  <w:style w:type="paragraph" w:customStyle="1" w:styleId="CB5A4972B3FC46C29BE8A788156C820D">
    <w:name w:val="CB5A4972B3FC46C29BE8A788156C820D"/>
    <w:rsid w:val="00B86D99"/>
  </w:style>
  <w:style w:type="paragraph" w:customStyle="1" w:styleId="496A4522263F4DB195633122586FAA08">
    <w:name w:val="496A4522263F4DB195633122586FAA08"/>
    <w:rsid w:val="00B86D99"/>
  </w:style>
  <w:style w:type="paragraph" w:customStyle="1" w:styleId="11C927BB86C04C739FE969D0FEBE30AF">
    <w:name w:val="11C927BB86C04C739FE969D0FEBE30AF"/>
    <w:rsid w:val="00B86D99"/>
  </w:style>
  <w:style w:type="paragraph" w:customStyle="1" w:styleId="1EC9C7BCE00F40C3ACFB8EC3E057FCF1">
    <w:name w:val="1EC9C7BCE00F40C3ACFB8EC3E057FCF1"/>
    <w:rsid w:val="00B86D99"/>
  </w:style>
  <w:style w:type="paragraph" w:customStyle="1" w:styleId="956A0235395F432D81BBB098DB4A307D">
    <w:name w:val="956A0235395F432D81BBB098DB4A307D"/>
    <w:rsid w:val="00B86D99"/>
  </w:style>
  <w:style w:type="paragraph" w:customStyle="1" w:styleId="D5A55A391E714C0B8365E86B5C1FF8B6">
    <w:name w:val="D5A55A391E714C0B8365E86B5C1FF8B6"/>
    <w:rsid w:val="00B86D99"/>
  </w:style>
  <w:style w:type="paragraph" w:customStyle="1" w:styleId="872B532D30364CCF8A37B8170FCEA52F">
    <w:name w:val="872B532D30364CCF8A37B8170FCEA52F"/>
    <w:rsid w:val="00B86D99"/>
  </w:style>
  <w:style w:type="paragraph" w:customStyle="1" w:styleId="1DDF8E868CE24F17A7182DB601C5F8EB">
    <w:name w:val="1DDF8E868CE24F17A7182DB601C5F8EB"/>
    <w:rsid w:val="00B86D99"/>
  </w:style>
  <w:style w:type="paragraph" w:customStyle="1" w:styleId="50F4BB845EEF4E69A80372A508A3061C">
    <w:name w:val="50F4BB845EEF4E69A80372A508A3061C"/>
    <w:rsid w:val="00B86D99"/>
  </w:style>
  <w:style w:type="paragraph" w:customStyle="1" w:styleId="836D506AFAA54A5EB07969B9743AC4BA">
    <w:name w:val="836D506AFAA54A5EB07969B9743AC4BA"/>
    <w:rsid w:val="00B86D99"/>
  </w:style>
  <w:style w:type="paragraph" w:customStyle="1" w:styleId="63416CC79CFA410FA5CC5326DE15C88D">
    <w:name w:val="63416CC79CFA410FA5CC5326DE15C88D"/>
    <w:rsid w:val="00B86D99"/>
  </w:style>
  <w:style w:type="paragraph" w:customStyle="1" w:styleId="1F362B8EC4F3416F9034A350C241B9A9">
    <w:name w:val="1F362B8EC4F3416F9034A350C241B9A9"/>
    <w:rsid w:val="00B86D99"/>
  </w:style>
  <w:style w:type="paragraph" w:customStyle="1" w:styleId="4F85CC927DC441BBA40E7D4142CC8582">
    <w:name w:val="4F85CC927DC441BBA40E7D4142CC8582"/>
    <w:rsid w:val="00B86D99"/>
  </w:style>
  <w:style w:type="paragraph" w:customStyle="1" w:styleId="B4EE06240D4948F28E41B55B5D930B43">
    <w:name w:val="B4EE06240D4948F28E41B55B5D930B43"/>
    <w:rsid w:val="00B86D99"/>
  </w:style>
  <w:style w:type="paragraph" w:customStyle="1" w:styleId="86C8750E26674CFC9B13DDAC25CDD729">
    <w:name w:val="86C8750E26674CFC9B13DDAC25CDD729"/>
    <w:rsid w:val="00B86D99"/>
  </w:style>
  <w:style w:type="paragraph" w:customStyle="1" w:styleId="3035FA0EF31C4C638A3EFC2C5B7910C2">
    <w:name w:val="3035FA0EF31C4C638A3EFC2C5B7910C2"/>
    <w:rsid w:val="00B86D99"/>
  </w:style>
  <w:style w:type="paragraph" w:customStyle="1" w:styleId="AD02A58DEA9F417A9C182EF937EDB80A">
    <w:name w:val="AD02A58DEA9F417A9C182EF937EDB80A"/>
    <w:rsid w:val="00B86D99"/>
  </w:style>
  <w:style w:type="paragraph" w:customStyle="1" w:styleId="3CCA2D8D3AFA45EBADA0FBE36701D3C1">
    <w:name w:val="3CCA2D8D3AFA45EBADA0FBE36701D3C1"/>
    <w:rsid w:val="00B86D99"/>
  </w:style>
  <w:style w:type="paragraph" w:customStyle="1" w:styleId="60BC3A3EF54148F8BB15CBFEFBFA960A">
    <w:name w:val="60BC3A3EF54148F8BB15CBFEFBFA960A"/>
    <w:rsid w:val="00B86D99"/>
  </w:style>
  <w:style w:type="paragraph" w:customStyle="1" w:styleId="70C5F480E1654D54B1B4FEFE393F5575">
    <w:name w:val="70C5F480E1654D54B1B4FEFE393F5575"/>
    <w:rsid w:val="00B86D99"/>
  </w:style>
  <w:style w:type="paragraph" w:customStyle="1" w:styleId="57160CCD56974E1EB3C9EEFDEC06706B">
    <w:name w:val="57160CCD56974E1EB3C9EEFDEC06706B"/>
    <w:rsid w:val="00B86D99"/>
  </w:style>
  <w:style w:type="paragraph" w:customStyle="1" w:styleId="2531311194E34D4393E8DC3B3842A248">
    <w:name w:val="2531311194E34D4393E8DC3B3842A248"/>
    <w:rsid w:val="00B86D99"/>
  </w:style>
  <w:style w:type="paragraph" w:customStyle="1" w:styleId="6CBCDA4F92584C46B2319E1265BA2B06">
    <w:name w:val="6CBCDA4F92584C46B2319E1265BA2B06"/>
    <w:rsid w:val="00B86D99"/>
  </w:style>
  <w:style w:type="paragraph" w:customStyle="1" w:styleId="C6EA53F1DAAC4F088D39DA52E65F6E59">
    <w:name w:val="C6EA53F1DAAC4F088D39DA52E65F6E59"/>
    <w:rsid w:val="00B86D99"/>
  </w:style>
  <w:style w:type="paragraph" w:customStyle="1" w:styleId="B8AEA17F685D468AAB0CE1B2872FE5BF">
    <w:name w:val="B8AEA17F685D468AAB0CE1B2872FE5BF"/>
    <w:rsid w:val="00B86D99"/>
  </w:style>
  <w:style w:type="paragraph" w:customStyle="1" w:styleId="F8D7C5B0AF81456F97AF3F1A40596CB8">
    <w:name w:val="F8D7C5B0AF81456F97AF3F1A40596CB8"/>
    <w:rsid w:val="00B86D99"/>
  </w:style>
  <w:style w:type="paragraph" w:customStyle="1" w:styleId="83ED9899F0564CD5AB9EB05CEF1031EB">
    <w:name w:val="83ED9899F0564CD5AB9EB05CEF1031EB"/>
    <w:rsid w:val="00B86D99"/>
  </w:style>
  <w:style w:type="paragraph" w:customStyle="1" w:styleId="68AB199FB7F74202952345A9F2344C3D">
    <w:name w:val="68AB199FB7F74202952345A9F2344C3D"/>
    <w:rsid w:val="00B86D99"/>
  </w:style>
  <w:style w:type="paragraph" w:customStyle="1" w:styleId="1ADEA5BAD8604BF7AF6A3E98ECC8F3B6">
    <w:name w:val="1ADEA5BAD8604BF7AF6A3E98ECC8F3B6"/>
    <w:rsid w:val="00F81C59"/>
  </w:style>
  <w:style w:type="paragraph" w:customStyle="1" w:styleId="8975F01360BD44699C98ABE2CF7131E8">
    <w:name w:val="8975F01360BD44699C98ABE2CF7131E8"/>
    <w:rsid w:val="00F81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041E7-7720-4ECB-9AFB-7AF388A2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939</Words>
  <Characters>5353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38</cp:revision>
  <cp:lastPrinted>2017-11-27T07:58:00Z</cp:lastPrinted>
  <dcterms:created xsi:type="dcterms:W3CDTF">2017-01-05T13:28:00Z</dcterms:created>
  <dcterms:modified xsi:type="dcterms:W3CDTF">2020-02-28T07:53:00Z</dcterms:modified>
</cp:coreProperties>
</file>